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0380A0" w14:textId="77777777" w:rsidR="00BF4AE0" w:rsidRPr="0081248E" w:rsidRDefault="00BF4AE0" w:rsidP="00525B30">
      <w:pPr>
        <w:jc w:val="center"/>
        <w:rPr>
          <w:rFonts w:cstheme="minorHAnsi"/>
          <w:b/>
          <w:sz w:val="24"/>
          <w:szCs w:val="24"/>
          <w:u w:val="single"/>
        </w:rPr>
      </w:pPr>
      <w:r w:rsidRPr="0081248E">
        <w:rPr>
          <w:rFonts w:cstheme="minorHAnsi"/>
          <w:b/>
          <w:sz w:val="24"/>
          <w:szCs w:val="24"/>
          <w:u w:val="single"/>
        </w:rPr>
        <w:t>Názov</w:t>
      </w:r>
      <w:r w:rsidR="00B81728" w:rsidRPr="0081248E">
        <w:rPr>
          <w:rFonts w:cstheme="minorHAnsi"/>
          <w:b/>
          <w:sz w:val="24"/>
          <w:szCs w:val="24"/>
          <w:u w:val="single"/>
        </w:rPr>
        <w:t xml:space="preserve"> a adresa zamestnávateľa</w:t>
      </w:r>
      <w:r w:rsidR="00982BE5" w:rsidRPr="0081248E">
        <w:rPr>
          <w:rFonts w:cstheme="minorHAnsi"/>
          <w:b/>
          <w:sz w:val="24"/>
          <w:szCs w:val="24"/>
          <w:u w:val="single"/>
        </w:rPr>
        <w:t>, IČO</w:t>
      </w:r>
    </w:p>
    <w:p w14:paraId="2C6A2B5B" w14:textId="77777777" w:rsidR="00BF4AE0" w:rsidRPr="0081248E" w:rsidRDefault="00BF4AE0">
      <w:pPr>
        <w:rPr>
          <w:rFonts w:cstheme="minorHAnsi"/>
          <w:sz w:val="24"/>
          <w:szCs w:val="24"/>
        </w:rPr>
      </w:pPr>
    </w:p>
    <w:p w14:paraId="000E0280" w14:textId="77777777" w:rsidR="00BF4AE0" w:rsidRPr="0081248E" w:rsidRDefault="00BF4AE0" w:rsidP="00BF4AE0">
      <w:pPr>
        <w:jc w:val="center"/>
        <w:rPr>
          <w:rFonts w:cstheme="minorHAnsi"/>
          <w:b/>
          <w:sz w:val="24"/>
          <w:szCs w:val="24"/>
        </w:rPr>
      </w:pPr>
      <w:r w:rsidRPr="0081248E">
        <w:rPr>
          <w:rFonts w:cstheme="minorHAnsi"/>
          <w:b/>
          <w:sz w:val="24"/>
          <w:szCs w:val="24"/>
        </w:rPr>
        <w:t>Potvrdenie o</w:t>
      </w:r>
      <w:r w:rsidR="00B81728" w:rsidRPr="0081248E">
        <w:rPr>
          <w:rFonts w:cstheme="minorHAnsi"/>
          <w:b/>
          <w:sz w:val="24"/>
          <w:szCs w:val="24"/>
        </w:rPr>
        <w:t> dĺžke odbornej praxe</w:t>
      </w:r>
    </w:p>
    <w:p w14:paraId="3482A412" w14:textId="77777777" w:rsidR="00BF4AE0" w:rsidRPr="0081248E" w:rsidRDefault="00BF4AE0" w:rsidP="00BF4AE0">
      <w:pPr>
        <w:jc w:val="both"/>
        <w:rPr>
          <w:rFonts w:cstheme="minorHAnsi"/>
          <w:b/>
          <w:sz w:val="24"/>
          <w:szCs w:val="24"/>
        </w:rPr>
      </w:pPr>
    </w:p>
    <w:p w14:paraId="12DD0988" w14:textId="77777777" w:rsidR="00BF4AE0" w:rsidRPr="0081248E" w:rsidRDefault="00BF4AE0" w:rsidP="00BF4AE0">
      <w:pPr>
        <w:jc w:val="both"/>
        <w:rPr>
          <w:rFonts w:cstheme="minorHAnsi"/>
          <w:sz w:val="24"/>
          <w:szCs w:val="24"/>
        </w:rPr>
      </w:pPr>
      <w:r w:rsidRPr="0081248E">
        <w:rPr>
          <w:rFonts w:cstheme="minorHAnsi"/>
          <w:sz w:val="24"/>
          <w:szCs w:val="24"/>
        </w:rPr>
        <w:t xml:space="preserve">                    </w:t>
      </w:r>
      <w:r w:rsidR="00B81728" w:rsidRPr="0081248E">
        <w:rPr>
          <w:rFonts w:cstheme="minorHAnsi"/>
          <w:sz w:val="24"/>
          <w:szCs w:val="24"/>
        </w:rPr>
        <w:t>(</w:t>
      </w:r>
      <w:r w:rsidR="00B81728" w:rsidRPr="009A62C4">
        <w:rPr>
          <w:rFonts w:cstheme="minorHAnsi"/>
          <w:color w:val="548DD4" w:themeColor="text2" w:themeTint="99"/>
          <w:sz w:val="24"/>
          <w:szCs w:val="24"/>
        </w:rPr>
        <w:t>Názov a adresa zamestnávateľa</w:t>
      </w:r>
      <w:r w:rsidRPr="0081248E">
        <w:rPr>
          <w:rFonts w:cstheme="minorHAnsi"/>
          <w:sz w:val="24"/>
          <w:szCs w:val="24"/>
        </w:rPr>
        <w:t>) potvrdzuje, že (</w:t>
      </w:r>
      <w:r w:rsidRPr="009A62C4">
        <w:rPr>
          <w:rFonts w:cstheme="minorHAnsi"/>
          <w:color w:val="548DD4" w:themeColor="text2" w:themeTint="99"/>
          <w:sz w:val="24"/>
          <w:szCs w:val="24"/>
        </w:rPr>
        <w:t>titul, meno a priezvisko, dátum narodenia</w:t>
      </w:r>
      <w:r w:rsidRPr="0081248E">
        <w:rPr>
          <w:rFonts w:cstheme="minorHAnsi"/>
          <w:sz w:val="24"/>
          <w:szCs w:val="24"/>
        </w:rPr>
        <w:t xml:space="preserve">) </w:t>
      </w:r>
      <w:r w:rsidR="00B81728" w:rsidRPr="0081248E">
        <w:rPr>
          <w:rFonts w:cstheme="minorHAnsi"/>
          <w:sz w:val="24"/>
          <w:szCs w:val="24"/>
        </w:rPr>
        <w:t xml:space="preserve">pracoval u nás </w:t>
      </w:r>
      <w:r w:rsidRPr="0081248E">
        <w:rPr>
          <w:rFonts w:cstheme="minorHAnsi"/>
          <w:sz w:val="24"/>
          <w:szCs w:val="24"/>
        </w:rPr>
        <w:t xml:space="preserve">v období od </w:t>
      </w:r>
      <w:sdt>
        <w:sdtPr>
          <w:rPr>
            <w:rFonts w:cstheme="minorHAnsi"/>
            <w:sz w:val="24"/>
            <w:szCs w:val="24"/>
          </w:rPr>
          <w:id w:val="-1009363996"/>
          <w:placeholder>
            <w:docPart w:val="DefaultPlaceholder_-1854013438"/>
          </w:placeholder>
          <w:showingPlcHdr/>
          <w:date>
            <w:dateFormat w:val="d. M. yyyy"/>
            <w:lid w:val="sk-SK"/>
            <w:storeMappedDataAs w:val="dateTime"/>
            <w:calendar w:val="gregorian"/>
          </w:date>
        </w:sdtPr>
        <w:sdtEndPr/>
        <w:sdtContent>
          <w:r w:rsidR="00E872ED" w:rsidRPr="009A62C4">
            <w:rPr>
              <w:rStyle w:val="Zstupntext"/>
              <w:sz w:val="24"/>
              <w:szCs w:val="24"/>
            </w:rPr>
            <w:t>Kliknite alebo ťuknite a zadajte dátum.</w:t>
          </w:r>
        </w:sdtContent>
      </w:sdt>
      <w:r w:rsidR="00525B30" w:rsidRPr="0081248E">
        <w:rPr>
          <w:rFonts w:cstheme="minorHAnsi"/>
          <w:sz w:val="24"/>
          <w:szCs w:val="24"/>
        </w:rPr>
        <w:t xml:space="preserve">  do</w:t>
      </w:r>
      <w:r w:rsidR="00E872ED">
        <w:rPr>
          <w:rFonts w:cstheme="minorHAnsi"/>
          <w:sz w:val="24"/>
          <w:szCs w:val="24"/>
        </w:rPr>
        <w:t xml:space="preserve"> </w:t>
      </w:r>
      <w:sdt>
        <w:sdtPr>
          <w:rPr>
            <w:rFonts w:cstheme="minorHAnsi"/>
            <w:sz w:val="24"/>
            <w:szCs w:val="24"/>
          </w:rPr>
          <w:id w:val="-1218516009"/>
          <w:placeholder>
            <w:docPart w:val="DefaultPlaceholder_-1854013438"/>
          </w:placeholder>
          <w:showingPlcHdr/>
          <w:date>
            <w:dateFormat w:val="d. M. yyyy"/>
            <w:lid w:val="sk-SK"/>
            <w:storeMappedDataAs w:val="dateTime"/>
            <w:calendar w:val="gregorian"/>
          </w:date>
        </w:sdtPr>
        <w:sdtEndPr/>
        <w:sdtContent>
          <w:r w:rsidR="00E872ED" w:rsidRPr="00907692">
            <w:rPr>
              <w:rStyle w:val="Zstupntext"/>
            </w:rPr>
            <w:t>Kliknite alebo ťuknite a zadajte dátum.</w:t>
          </w:r>
        </w:sdtContent>
      </w:sdt>
      <w:r w:rsidR="00525B30" w:rsidRPr="0081248E">
        <w:rPr>
          <w:rFonts w:cstheme="minorHAnsi"/>
          <w:sz w:val="24"/>
          <w:szCs w:val="24"/>
        </w:rPr>
        <w:t xml:space="preserve"> </w:t>
      </w:r>
      <w:r w:rsidR="00B81728" w:rsidRPr="0081248E">
        <w:rPr>
          <w:rFonts w:cstheme="minorHAnsi"/>
          <w:sz w:val="24"/>
          <w:szCs w:val="24"/>
        </w:rPr>
        <w:t xml:space="preserve">ako .............................   </w:t>
      </w:r>
      <w:r w:rsidRPr="009A62C4">
        <w:rPr>
          <w:rFonts w:cstheme="minorHAnsi"/>
          <w:color w:val="548DD4" w:themeColor="text2" w:themeTint="99"/>
          <w:sz w:val="24"/>
          <w:szCs w:val="24"/>
        </w:rPr>
        <w:t xml:space="preserve">(uveďte </w:t>
      </w:r>
      <w:r w:rsidR="00B81728" w:rsidRPr="009A62C4">
        <w:rPr>
          <w:rFonts w:cstheme="minorHAnsi"/>
          <w:color w:val="548DD4" w:themeColor="text2" w:themeTint="99"/>
          <w:sz w:val="24"/>
          <w:szCs w:val="24"/>
        </w:rPr>
        <w:t>pracovné zaradenie, prípadne pracovnú náplň,</w:t>
      </w:r>
      <w:r w:rsidR="00D16BB4" w:rsidRPr="009A62C4">
        <w:rPr>
          <w:rFonts w:cstheme="minorHAnsi"/>
          <w:color w:val="548DD4" w:themeColor="text2" w:themeTint="99"/>
          <w:sz w:val="24"/>
          <w:szCs w:val="24"/>
        </w:rPr>
        <w:t xml:space="preserve"> pozíciu</w:t>
      </w:r>
      <w:r w:rsidR="00B81728" w:rsidRPr="009A62C4">
        <w:rPr>
          <w:rFonts w:cstheme="minorHAnsi"/>
          <w:color w:val="548DD4" w:themeColor="text2" w:themeTint="99"/>
          <w:sz w:val="24"/>
          <w:szCs w:val="24"/>
        </w:rPr>
        <w:t xml:space="preserve"> ktorá musí súvisieť s obsahovým zameraním vzdelávacieho projektu</w:t>
      </w:r>
      <w:r w:rsidRPr="009A62C4">
        <w:rPr>
          <w:rFonts w:cstheme="minorHAnsi"/>
          <w:color w:val="548DD4" w:themeColor="text2" w:themeTint="99"/>
          <w:sz w:val="24"/>
          <w:szCs w:val="24"/>
        </w:rPr>
        <w:t>)</w:t>
      </w:r>
      <w:r w:rsidRPr="0081248E">
        <w:rPr>
          <w:rFonts w:cstheme="minorHAnsi"/>
          <w:sz w:val="24"/>
          <w:szCs w:val="24"/>
        </w:rPr>
        <w:t>.</w:t>
      </w:r>
      <w:r w:rsidR="00D16BB4" w:rsidRPr="0081248E">
        <w:rPr>
          <w:rFonts w:cstheme="minorHAnsi"/>
          <w:sz w:val="24"/>
          <w:szCs w:val="24"/>
        </w:rPr>
        <w:t xml:space="preserve"> </w:t>
      </w:r>
    </w:p>
    <w:p w14:paraId="44C34FFE" w14:textId="77777777" w:rsidR="00E872ED" w:rsidRPr="009A62C4" w:rsidRDefault="00E872ED" w:rsidP="00E872ED">
      <w:pPr>
        <w:spacing w:after="0" w:line="240" w:lineRule="auto"/>
        <w:jc w:val="both"/>
        <w:rPr>
          <w:sz w:val="24"/>
          <w:szCs w:val="20"/>
        </w:rPr>
      </w:pPr>
      <w:r w:rsidRPr="009A62C4">
        <w:rPr>
          <w:sz w:val="24"/>
          <w:szCs w:val="20"/>
        </w:rPr>
        <w:t>V.................................., dňa.......................................</w:t>
      </w:r>
    </w:p>
    <w:p w14:paraId="13E095D9" w14:textId="77777777" w:rsidR="00E872ED" w:rsidRPr="009A62C4" w:rsidRDefault="00E872ED" w:rsidP="00E872ED">
      <w:pPr>
        <w:spacing w:after="0" w:line="240" w:lineRule="auto"/>
        <w:jc w:val="both"/>
        <w:rPr>
          <w:sz w:val="24"/>
          <w:szCs w:val="24"/>
        </w:rPr>
      </w:pPr>
      <w:r w:rsidRPr="009A62C4">
        <w:rPr>
          <w:sz w:val="24"/>
          <w:szCs w:val="24"/>
        </w:rPr>
        <w:tab/>
      </w:r>
      <w:r w:rsidRPr="009A62C4">
        <w:rPr>
          <w:sz w:val="24"/>
          <w:szCs w:val="24"/>
        </w:rPr>
        <w:tab/>
      </w:r>
      <w:r w:rsidRPr="009A62C4">
        <w:rPr>
          <w:sz w:val="24"/>
          <w:szCs w:val="24"/>
        </w:rPr>
        <w:tab/>
      </w:r>
      <w:r w:rsidRPr="009A62C4">
        <w:rPr>
          <w:sz w:val="24"/>
          <w:szCs w:val="24"/>
        </w:rPr>
        <w:tab/>
      </w:r>
      <w:r w:rsidRPr="009A62C4">
        <w:rPr>
          <w:sz w:val="24"/>
          <w:szCs w:val="24"/>
        </w:rPr>
        <w:tab/>
      </w:r>
      <w:r w:rsidRPr="009A62C4">
        <w:rPr>
          <w:sz w:val="24"/>
          <w:szCs w:val="24"/>
        </w:rPr>
        <w:tab/>
      </w:r>
      <w:r w:rsidRPr="009A62C4">
        <w:rPr>
          <w:sz w:val="24"/>
          <w:szCs w:val="24"/>
        </w:rPr>
        <w:tab/>
        <w:t>..................................................................</w:t>
      </w:r>
    </w:p>
    <w:p w14:paraId="29E15FC1" w14:textId="77777777" w:rsidR="00E872ED" w:rsidRPr="009A62C4" w:rsidRDefault="00E872ED" w:rsidP="00E872ED">
      <w:pPr>
        <w:spacing w:after="0" w:line="240" w:lineRule="auto"/>
        <w:jc w:val="both"/>
        <w:rPr>
          <w:sz w:val="24"/>
          <w:szCs w:val="24"/>
        </w:rPr>
      </w:pPr>
      <w:r w:rsidRPr="009A62C4">
        <w:rPr>
          <w:sz w:val="24"/>
          <w:szCs w:val="24"/>
        </w:rPr>
        <w:tab/>
      </w:r>
      <w:r w:rsidRPr="009A62C4">
        <w:rPr>
          <w:sz w:val="24"/>
          <w:szCs w:val="24"/>
        </w:rPr>
        <w:tab/>
      </w:r>
      <w:r w:rsidRPr="009A62C4">
        <w:rPr>
          <w:sz w:val="24"/>
          <w:szCs w:val="24"/>
        </w:rPr>
        <w:tab/>
      </w:r>
      <w:r w:rsidRPr="009A62C4">
        <w:rPr>
          <w:sz w:val="24"/>
          <w:szCs w:val="24"/>
        </w:rPr>
        <w:tab/>
      </w:r>
      <w:r w:rsidRPr="009A62C4">
        <w:rPr>
          <w:sz w:val="24"/>
          <w:szCs w:val="24"/>
        </w:rPr>
        <w:tab/>
      </w:r>
      <w:r w:rsidRPr="009A62C4">
        <w:rPr>
          <w:sz w:val="24"/>
          <w:szCs w:val="24"/>
        </w:rPr>
        <w:tab/>
      </w:r>
      <w:r w:rsidRPr="009A62C4">
        <w:rPr>
          <w:sz w:val="24"/>
          <w:szCs w:val="24"/>
        </w:rPr>
        <w:tab/>
      </w:r>
      <w:r w:rsidRPr="009A62C4">
        <w:rPr>
          <w:sz w:val="24"/>
          <w:szCs w:val="24"/>
        </w:rPr>
        <w:tab/>
      </w:r>
      <w:r w:rsidRPr="009A62C4">
        <w:rPr>
          <w:sz w:val="24"/>
          <w:szCs w:val="24"/>
        </w:rPr>
        <w:tab/>
        <w:t>Podpis</w:t>
      </w:r>
      <w:r>
        <w:rPr>
          <w:sz w:val="24"/>
          <w:szCs w:val="24"/>
        </w:rPr>
        <w:t>, pečiatka</w:t>
      </w:r>
      <w:r w:rsidRPr="009A62C4">
        <w:rPr>
          <w:sz w:val="24"/>
          <w:szCs w:val="24"/>
        </w:rPr>
        <w:t xml:space="preserve">       </w:t>
      </w:r>
    </w:p>
    <w:p w14:paraId="46233240" w14:textId="77777777" w:rsidR="00D25F1C" w:rsidRPr="0081248E" w:rsidRDefault="00D25F1C" w:rsidP="00D25F1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theme="minorHAnsi"/>
          <w:sz w:val="24"/>
          <w:szCs w:val="24"/>
          <w:lang w:eastAsia="sk-SK"/>
        </w:rPr>
      </w:pPr>
    </w:p>
    <w:p w14:paraId="4F4B917F" w14:textId="319B2A75" w:rsidR="0034067B" w:rsidRPr="0081248E" w:rsidRDefault="0034067B" w:rsidP="0034067B">
      <w:pPr>
        <w:jc w:val="both"/>
        <w:rPr>
          <w:rFonts w:cstheme="minorHAnsi"/>
          <w:sz w:val="24"/>
          <w:szCs w:val="24"/>
        </w:rPr>
      </w:pPr>
      <w:r w:rsidRPr="00D1527B">
        <w:rPr>
          <w:rFonts w:cstheme="minorHAnsi"/>
          <w:sz w:val="24"/>
          <w:szCs w:val="24"/>
        </w:rPr>
        <w:t xml:space="preserve">Nižšie uvedený </w:t>
      </w:r>
      <w:r w:rsidRPr="00E01F4A">
        <w:rPr>
          <w:rFonts w:cstheme="minorHAnsi"/>
          <w:color w:val="000000" w:themeColor="text1"/>
          <w:sz w:val="24"/>
          <w:szCs w:val="24"/>
        </w:rPr>
        <w:t>text</w:t>
      </w:r>
      <w:r w:rsidR="00D1527B" w:rsidRPr="00E01F4A">
        <w:rPr>
          <w:rFonts w:cstheme="minorHAnsi"/>
          <w:color w:val="000000" w:themeColor="text1"/>
          <w:sz w:val="24"/>
          <w:szCs w:val="24"/>
        </w:rPr>
        <w:t xml:space="preserve"> sa </w:t>
      </w:r>
      <w:r w:rsidRPr="00E01F4A">
        <w:rPr>
          <w:rFonts w:cstheme="minorHAnsi"/>
          <w:color w:val="000000" w:themeColor="text1"/>
          <w:sz w:val="24"/>
          <w:szCs w:val="24"/>
        </w:rPr>
        <w:t xml:space="preserve"> po vyplnení </w:t>
      </w:r>
      <w:r w:rsidRPr="00D1527B">
        <w:rPr>
          <w:rFonts w:cstheme="minorHAnsi"/>
          <w:sz w:val="24"/>
          <w:szCs w:val="24"/>
        </w:rPr>
        <w:t>vymažte.</w:t>
      </w:r>
    </w:p>
    <w:p w14:paraId="2119A395" w14:textId="6BBE4797" w:rsidR="0034067B" w:rsidRPr="00D1527B" w:rsidRDefault="0034067B" w:rsidP="00D1527B">
      <w:pPr>
        <w:spacing w:after="0" w:line="240" w:lineRule="auto"/>
        <w:jc w:val="both"/>
        <w:rPr>
          <w:rFonts w:cstheme="minorHAnsi"/>
          <w:color w:val="4F81BD" w:themeColor="accent1"/>
          <w:sz w:val="18"/>
          <w:szCs w:val="18"/>
        </w:rPr>
      </w:pPr>
      <w:r w:rsidRPr="00D1527B">
        <w:rPr>
          <w:rFonts w:cstheme="minorHAnsi"/>
          <w:color w:val="4F81BD" w:themeColor="accent1"/>
          <w:sz w:val="18"/>
          <w:szCs w:val="18"/>
        </w:rPr>
        <w:t xml:space="preserve">V zmysle </w:t>
      </w:r>
      <w:r w:rsidRPr="00D1527B">
        <w:rPr>
          <w:rFonts w:cstheme="minorHAnsi"/>
          <w:b/>
          <w:color w:val="4F81BD" w:themeColor="accent1"/>
          <w:sz w:val="18"/>
          <w:szCs w:val="18"/>
        </w:rPr>
        <w:t xml:space="preserve">podmienok </w:t>
      </w:r>
      <w:r w:rsidR="009A62C4" w:rsidRPr="00D1527B">
        <w:rPr>
          <w:rFonts w:cstheme="minorHAnsi"/>
          <w:b/>
          <w:color w:val="4F81BD" w:themeColor="accent1"/>
          <w:sz w:val="18"/>
          <w:szCs w:val="18"/>
        </w:rPr>
        <w:t>poskytnutia príspevku</w:t>
      </w:r>
      <w:r w:rsidRPr="00D1527B">
        <w:rPr>
          <w:rFonts w:cstheme="minorHAnsi"/>
          <w:b/>
          <w:color w:val="4F81BD" w:themeColor="accent1"/>
          <w:sz w:val="18"/>
          <w:szCs w:val="18"/>
        </w:rPr>
        <w:t xml:space="preserve"> predmetnej výzvy, </w:t>
      </w:r>
      <w:r w:rsidRPr="00D1527B">
        <w:rPr>
          <w:rFonts w:cstheme="minorHAnsi"/>
          <w:color w:val="4F81BD" w:themeColor="accent1"/>
          <w:sz w:val="18"/>
          <w:szCs w:val="18"/>
        </w:rPr>
        <w:t xml:space="preserve">poskytovateľ služieb prenosu vedomostí a zručností </w:t>
      </w:r>
      <w:r w:rsidRPr="00D1527B">
        <w:rPr>
          <w:rFonts w:cstheme="minorHAnsi"/>
          <w:b/>
          <w:color w:val="4F81BD" w:themeColor="accent1"/>
          <w:sz w:val="18"/>
          <w:szCs w:val="18"/>
          <w:u w:val="single"/>
        </w:rPr>
        <w:t>musí mať</w:t>
      </w:r>
      <w:r w:rsidRPr="00D1527B">
        <w:rPr>
          <w:rFonts w:cstheme="minorHAnsi"/>
          <w:color w:val="4F81BD" w:themeColor="accent1"/>
          <w:sz w:val="18"/>
          <w:szCs w:val="18"/>
        </w:rPr>
        <w:t xml:space="preserve"> primerané kapacity v podobe kvalifikovaných zamestnancov alebo najatých lektorov v  zmysle  zákona č. 568/2009 Z. z. o celoživotnom vzdelávaní a o zmene a doplnení niektorých zákonov zákona o celoživotnom vzdelávaní, tzn. musí spĺňať minimálne jednu z týchto požiadaviek:</w:t>
      </w:r>
    </w:p>
    <w:p w14:paraId="0B64BF91" w14:textId="27245C7A" w:rsidR="00D1527B" w:rsidRPr="00D1527B" w:rsidRDefault="0034067B" w:rsidP="00D1527B">
      <w:pPr>
        <w:pStyle w:val="Odsekzoznamu"/>
        <w:numPr>
          <w:ilvl w:val="0"/>
          <w:numId w:val="5"/>
        </w:numPr>
        <w:spacing w:after="0" w:line="240" w:lineRule="auto"/>
        <w:jc w:val="both"/>
        <w:rPr>
          <w:rFonts w:cstheme="minorHAnsi"/>
          <w:color w:val="4F81BD" w:themeColor="accent1"/>
          <w:sz w:val="18"/>
          <w:szCs w:val="18"/>
        </w:rPr>
      </w:pPr>
      <w:r w:rsidRPr="00D1527B">
        <w:rPr>
          <w:rFonts w:cstheme="minorHAnsi"/>
          <w:color w:val="4F81BD" w:themeColor="accent1"/>
          <w:sz w:val="18"/>
          <w:szCs w:val="18"/>
        </w:rPr>
        <w:t>vysokoškolské vzdelanie prvého alebo druhého stupňa v odbore vzdelávacieho programu, najmenej dva roky praxe v oblasti, ktorej sa vzdelávací projekt týka a preukázateľná lektorská spôsobilosť;</w:t>
      </w:r>
    </w:p>
    <w:p w14:paraId="5AF65A9B" w14:textId="4A31A039" w:rsidR="00D1527B" w:rsidRPr="00D1527B" w:rsidRDefault="0034067B" w:rsidP="00D1527B">
      <w:pPr>
        <w:pStyle w:val="Odsekzoznamu"/>
        <w:numPr>
          <w:ilvl w:val="0"/>
          <w:numId w:val="5"/>
        </w:numPr>
        <w:spacing w:after="0" w:line="240" w:lineRule="auto"/>
        <w:jc w:val="both"/>
        <w:rPr>
          <w:rFonts w:cstheme="minorHAnsi"/>
          <w:color w:val="4F81BD" w:themeColor="accent1"/>
          <w:sz w:val="18"/>
          <w:szCs w:val="18"/>
        </w:rPr>
      </w:pPr>
      <w:r w:rsidRPr="00D1527B">
        <w:rPr>
          <w:rFonts w:cstheme="minorHAnsi"/>
          <w:color w:val="4F81BD" w:themeColor="accent1"/>
          <w:sz w:val="18"/>
          <w:szCs w:val="18"/>
        </w:rPr>
        <w:t>úplné stredné vzdelanie s maturitou v príslušnom odbore vzdelávacieho programu, najmenej dva roky praxe v oblasti, ktorej sa vzdelávací projekt týka a preukázateľná lektorská spôsobilosť;</w:t>
      </w:r>
    </w:p>
    <w:p w14:paraId="0E687E3F" w14:textId="64A76B94" w:rsidR="0034067B" w:rsidRPr="00D1527B" w:rsidRDefault="0034067B" w:rsidP="00D1527B">
      <w:pPr>
        <w:pStyle w:val="Odsekzoznamu"/>
        <w:numPr>
          <w:ilvl w:val="0"/>
          <w:numId w:val="5"/>
        </w:numPr>
        <w:spacing w:after="0" w:line="240" w:lineRule="auto"/>
        <w:jc w:val="both"/>
        <w:rPr>
          <w:rFonts w:cstheme="minorHAnsi"/>
          <w:color w:val="4F81BD" w:themeColor="accent1"/>
          <w:sz w:val="18"/>
          <w:szCs w:val="18"/>
        </w:rPr>
      </w:pPr>
      <w:r w:rsidRPr="00D1527B">
        <w:rPr>
          <w:rFonts w:cstheme="minorHAnsi"/>
          <w:color w:val="4F81BD" w:themeColor="accent1"/>
          <w:sz w:val="18"/>
          <w:szCs w:val="18"/>
        </w:rPr>
        <w:t>výučný list v príslušnom odbore vzdelávacieho programu, alebo osvedčenie o úplnej prípadne čiastočnej kvalifikácii v príslušnom odbore vzdelávacieho programu, najmenej 5 rokov praxe, ktorej sa vzdelávací projekt týka a preukázateľná lektorská spôsobilosť.</w:t>
      </w:r>
    </w:p>
    <w:p w14:paraId="7F292E89" w14:textId="1DAE81AE" w:rsidR="00E01F4A" w:rsidRPr="00E01F4A" w:rsidRDefault="0034067B" w:rsidP="00E01F4A">
      <w:pPr>
        <w:spacing w:after="0" w:line="240" w:lineRule="auto"/>
        <w:jc w:val="both"/>
        <w:rPr>
          <w:rFonts w:cstheme="minorHAnsi"/>
          <w:color w:val="4F81BD" w:themeColor="accent1"/>
          <w:sz w:val="18"/>
          <w:szCs w:val="18"/>
        </w:rPr>
      </w:pPr>
      <w:r w:rsidRPr="00D1527B">
        <w:rPr>
          <w:rFonts w:cstheme="minorHAnsi"/>
          <w:color w:val="4F81BD" w:themeColor="accent1"/>
          <w:sz w:val="18"/>
          <w:szCs w:val="18"/>
        </w:rPr>
        <w:t xml:space="preserve">          </w:t>
      </w:r>
    </w:p>
    <w:sectPr w:rsidR="00E01F4A" w:rsidRPr="00E01F4A" w:rsidSect="0081248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14E126" w14:textId="77777777" w:rsidR="00F976C7" w:rsidRDefault="00F976C7" w:rsidP="00F84956">
      <w:pPr>
        <w:spacing w:after="0" w:line="240" w:lineRule="auto"/>
      </w:pPr>
      <w:r>
        <w:separator/>
      </w:r>
    </w:p>
  </w:endnote>
  <w:endnote w:type="continuationSeparator" w:id="0">
    <w:p w14:paraId="02E56700" w14:textId="77777777" w:rsidR="00F976C7" w:rsidRDefault="00F976C7" w:rsidP="00F849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DCF54" w14:textId="4716600B" w:rsidR="00600E3E" w:rsidRDefault="00600E3E">
    <w:pPr>
      <w:pStyle w:val="Pta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406F7142" wp14:editId="21B7ABC3">
              <wp:simplePos x="635" y="63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635"/>
              <wp:wrapSquare wrapText="bothSides"/>
              <wp:docPr id="2" name="Textové pole 2" descr="    INTER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846ECFB" w14:textId="43FE17C0" w:rsidR="00600E3E" w:rsidRPr="00600E3E" w:rsidRDefault="00600E3E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</w:pPr>
                          <w:r w:rsidRPr="00600E3E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  <w:t xml:space="preserve">    INTERNÉ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06F7142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    INTERNÉ" style="position:absolute;margin-left:0;margin-top:.05pt;width:34.95pt;height:34.95pt;z-index:251659264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" filled="f" stroked="f">
              <v:fill o:detectmouseclick="t"/>
              <v:textbox style="mso-fit-shape-to-text:t" inset="0,0,0,0">
                <w:txbxContent>
                  <w:p w14:paraId="2846ECFB" w14:textId="43FE17C0" w:rsidR="00600E3E" w:rsidRPr="00600E3E" w:rsidRDefault="00600E3E">
                    <w:pPr>
                      <w:rPr>
                        <w:rFonts w:ascii="Calibri" w:eastAsia="Calibri" w:hAnsi="Calibri" w:cs="Calibri"/>
                        <w:noProof/>
                        <w:color w:val="008000"/>
                      </w:rPr>
                    </w:pPr>
                    <w:r w:rsidRPr="00600E3E">
                      <w:rPr>
                        <w:rFonts w:ascii="Calibri" w:eastAsia="Calibri" w:hAnsi="Calibri" w:cs="Calibri"/>
                        <w:noProof/>
                        <w:color w:val="008000"/>
                      </w:rPr>
                      <w:t xml:space="preserve">    INTERNÉ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9D411C" w14:textId="5B820091" w:rsidR="00600E3E" w:rsidRDefault="00600E3E">
    <w:pPr>
      <w:pStyle w:val="Pta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255CB1F7" wp14:editId="5EE87E3C">
              <wp:simplePos x="635" y="63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635"/>
              <wp:wrapSquare wrapText="bothSides"/>
              <wp:docPr id="3" name="Textové pole 3" descr="    INTER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DF66205" w14:textId="401B0A38" w:rsidR="00600E3E" w:rsidRPr="00600E3E" w:rsidRDefault="00600E3E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</w:pPr>
                          <w:r w:rsidRPr="00600E3E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  <w:t xml:space="preserve">    INTERNÉ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55CB1F7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alt="    INTERNÉ" style="position:absolute;margin-left:0;margin-top:.05pt;width:34.95pt;height:34.95pt;z-index:251660288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" filled="f" stroked="f">
              <v:fill o:detectmouseclick="t"/>
              <v:textbox style="mso-fit-shape-to-text:t" inset="0,0,0,0">
                <w:txbxContent>
                  <w:p w14:paraId="0DF66205" w14:textId="401B0A38" w:rsidR="00600E3E" w:rsidRPr="00600E3E" w:rsidRDefault="00600E3E">
                    <w:pPr>
                      <w:rPr>
                        <w:rFonts w:ascii="Calibri" w:eastAsia="Calibri" w:hAnsi="Calibri" w:cs="Calibri"/>
                        <w:noProof/>
                        <w:color w:val="008000"/>
                      </w:rPr>
                    </w:pPr>
                    <w:r w:rsidRPr="00600E3E">
                      <w:rPr>
                        <w:rFonts w:ascii="Calibri" w:eastAsia="Calibri" w:hAnsi="Calibri" w:cs="Calibri"/>
                        <w:noProof/>
                        <w:color w:val="008000"/>
                      </w:rPr>
                      <w:t xml:space="preserve">    </w:t>
                    </w:r>
                    <w:r w:rsidRPr="00600E3E">
                      <w:rPr>
                        <w:rFonts w:ascii="Calibri" w:eastAsia="Calibri" w:hAnsi="Calibri" w:cs="Calibri"/>
                        <w:noProof/>
                        <w:color w:val="008000"/>
                      </w:rPr>
                      <w:t>INTERNÉ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84495F" w14:textId="2F280541" w:rsidR="00600E3E" w:rsidRDefault="00600E3E">
    <w:pPr>
      <w:pStyle w:val="Pta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2D5E6981" wp14:editId="2B311C81">
              <wp:simplePos x="904875" y="1006792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635"/>
              <wp:wrapSquare wrapText="bothSides"/>
              <wp:docPr id="1" name="Textové pole 1" descr="    INTER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06848B5" w14:textId="2BBA0892" w:rsidR="00600E3E" w:rsidRPr="00600E3E" w:rsidRDefault="00600E3E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</w:pPr>
                          <w:r w:rsidRPr="00600E3E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  <w:t xml:space="preserve">    INTERNÉ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D5E6981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8" type="#_x0000_t202" alt="    INTERNÉ" style="position:absolute;margin-left:0;margin-top:.05pt;width:34.95pt;height:34.95pt;z-index:251658240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" filled="f" stroked="f">
              <v:fill o:detectmouseclick="t"/>
              <v:textbox style="mso-fit-shape-to-text:t" inset="0,0,0,0">
                <w:txbxContent>
                  <w:p w14:paraId="306848B5" w14:textId="2BBA0892" w:rsidR="00600E3E" w:rsidRPr="00600E3E" w:rsidRDefault="00600E3E">
                    <w:pPr>
                      <w:rPr>
                        <w:rFonts w:ascii="Calibri" w:eastAsia="Calibri" w:hAnsi="Calibri" w:cs="Calibri"/>
                        <w:noProof/>
                        <w:color w:val="008000"/>
                      </w:rPr>
                    </w:pPr>
                    <w:r w:rsidRPr="00600E3E">
                      <w:rPr>
                        <w:rFonts w:ascii="Calibri" w:eastAsia="Calibri" w:hAnsi="Calibri" w:cs="Calibri"/>
                        <w:noProof/>
                        <w:color w:val="008000"/>
                      </w:rPr>
                      <w:t xml:space="preserve">    </w:t>
                    </w:r>
                    <w:r w:rsidRPr="00600E3E">
                      <w:rPr>
                        <w:rFonts w:ascii="Calibri" w:eastAsia="Calibri" w:hAnsi="Calibri" w:cs="Calibri"/>
                        <w:noProof/>
                        <w:color w:val="008000"/>
                      </w:rPr>
                      <w:t>INTERNÉ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6DE91F" w14:textId="77777777" w:rsidR="00F976C7" w:rsidRDefault="00F976C7" w:rsidP="00F84956">
      <w:pPr>
        <w:spacing w:after="0" w:line="240" w:lineRule="auto"/>
      </w:pPr>
      <w:r>
        <w:separator/>
      </w:r>
    </w:p>
  </w:footnote>
  <w:footnote w:type="continuationSeparator" w:id="0">
    <w:p w14:paraId="15A4A805" w14:textId="77777777" w:rsidR="00F976C7" w:rsidRDefault="00F976C7" w:rsidP="00F849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43D6E9" w14:textId="77777777" w:rsidR="00600E3E" w:rsidRDefault="00600E3E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DE9FD2" w14:textId="6EA91534" w:rsidR="00F84956" w:rsidRPr="00065520" w:rsidDel="00065520" w:rsidRDefault="00065520" w:rsidP="00F84956">
    <w:pPr>
      <w:pStyle w:val="Hlavika"/>
      <w:rPr>
        <w:del w:id="0" w:author="Kocianová Ingrid" w:date="2021-09-09T12:17:00Z"/>
        <w:sz w:val="18"/>
        <w:szCs w:val="18"/>
      </w:rPr>
    </w:pPr>
    <w:ins w:id="1" w:author="Kocianová Ingrid" w:date="2021-09-09T12:17:00Z">
      <w:r w:rsidRPr="003A725D">
        <w:rPr>
          <w:sz w:val="18"/>
          <w:szCs w:val="18"/>
        </w:rPr>
        <w:t xml:space="preserve">Príloha č. 12B </w:t>
      </w:r>
    </w:ins>
    <w:del w:id="2" w:author="Kocianová Ingrid" w:date="2021-09-09T12:17:00Z">
      <w:r w:rsidR="0081248E" w:rsidDel="00065520">
        <w:rPr>
          <w:rFonts w:ascii="Times New Roman" w:hAnsi="Times New Roman"/>
          <w:sz w:val="20"/>
          <w:szCs w:val="20"/>
        </w:rPr>
        <w:delText xml:space="preserve">Príloha č. </w:delText>
      </w:r>
    </w:del>
  </w:p>
  <w:p w14:paraId="0DA5E746" w14:textId="77777777" w:rsidR="00F84956" w:rsidRDefault="00F84956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1E5BB2" w14:textId="77777777" w:rsidR="0081248E" w:rsidRPr="003A725D" w:rsidRDefault="0081248E">
    <w:pPr>
      <w:pStyle w:val="Hlavika"/>
      <w:rPr>
        <w:sz w:val="18"/>
        <w:szCs w:val="18"/>
      </w:rPr>
    </w:pPr>
    <w:r w:rsidRPr="003A725D">
      <w:rPr>
        <w:sz w:val="18"/>
        <w:szCs w:val="18"/>
      </w:rPr>
      <w:t xml:space="preserve">Príloha č. 12B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91061"/>
    <w:multiLevelType w:val="hybridMultilevel"/>
    <w:tmpl w:val="BF2A3E4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ADC4818"/>
    <w:multiLevelType w:val="hybridMultilevel"/>
    <w:tmpl w:val="D7B4A24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C01D10"/>
    <w:multiLevelType w:val="hybridMultilevel"/>
    <w:tmpl w:val="51C67FA8"/>
    <w:lvl w:ilvl="0" w:tplc="041B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2EC46E5"/>
    <w:multiLevelType w:val="hybridMultilevel"/>
    <w:tmpl w:val="0884083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BC120F"/>
    <w:multiLevelType w:val="hybridMultilevel"/>
    <w:tmpl w:val="A1D4C09E"/>
    <w:lvl w:ilvl="0" w:tplc="1B026950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i w:val="0"/>
        <w:color w:val="000000" w:themeColor="text1"/>
        <w:sz w:val="18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BE56A8"/>
    <w:multiLevelType w:val="hybridMultilevel"/>
    <w:tmpl w:val="695C85D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750B0675"/>
    <w:multiLevelType w:val="hybridMultilevel"/>
    <w:tmpl w:val="D51053D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  <w:num w:numId="5">
    <w:abstractNumId w:val="3"/>
  </w:num>
  <w:num w:numId="6">
    <w:abstractNumId w:val="6"/>
  </w:num>
  <w:num w:numId="7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Kocianová Ingrid">
    <w15:presenceInfo w15:providerId="AD" w15:userId="S-1-5-21-3495560190-2307090886-770446312-1150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4AE0"/>
    <w:rsid w:val="00065520"/>
    <w:rsid w:val="000C5984"/>
    <w:rsid w:val="000E6F0F"/>
    <w:rsid w:val="001D371A"/>
    <w:rsid w:val="0034067B"/>
    <w:rsid w:val="00341172"/>
    <w:rsid w:val="00347AD0"/>
    <w:rsid w:val="003A434A"/>
    <w:rsid w:val="003A725D"/>
    <w:rsid w:val="003B34AE"/>
    <w:rsid w:val="004617A9"/>
    <w:rsid w:val="004C11A3"/>
    <w:rsid w:val="004E62DB"/>
    <w:rsid w:val="00525B30"/>
    <w:rsid w:val="005306BC"/>
    <w:rsid w:val="00533033"/>
    <w:rsid w:val="005E6FE1"/>
    <w:rsid w:val="00600E3E"/>
    <w:rsid w:val="00687620"/>
    <w:rsid w:val="006C4F43"/>
    <w:rsid w:val="00735F73"/>
    <w:rsid w:val="007548D7"/>
    <w:rsid w:val="0078225A"/>
    <w:rsid w:val="0081248E"/>
    <w:rsid w:val="0082636C"/>
    <w:rsid w:val="0095748A"/>
    <w:rsid w:val="00962FF9"/>
    <w:rsid w:val="00982BE5"/>
    <w:rsid w:val="009A62C4"/>
    <w:rsid w:val="00B81728"/>
    <w:rsid w:val="00BD4D46"/>
    <w:rsid w:val="00BF4AE0"/>
    <w:rsid w:val="00C673B9"/>
    <w:rsid w:val="00D1527B"/>
    <w:rsid w:val="00D16BB4"/>
    <w:rsid w:val="00D25F1C"/>
    <w:rsid w:val="00D953E9"/>
    <w:rsid w:val="00DA4598"/>
    <w:rsid w:val="00E01F4A"/>
    <w:rsid w:val="00E76BA0"/>
    <w:rsid w:val="00E872ED"/>
    <w:rsid w:val="00EC238D"/>
    <w:rsid w:val="00F84956"/>
    <w:rsid w:val="00F97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AC269CF"/>
  <w14:defaultImageDpi w14:val="0"/>
  <w15:docId w15:val="{FB3EFEFB-EBBB-4449-83F9-3C8CFAF0B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Pr>
      <w:rFonts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Farebný zoznam – zvýraznenie 11,List Paragraph,Lettre d'introduction,Paragrafo elenco,1st level - Bullet List Paragraph,Odsek zoznamu1,Odsek zoznamu21,Odstavec_muj,Nad,Odstavec cíl se seznamem,Odstavec se seznamem5,Nad1"/>
    <w:basedOn w:val="Normlny"/>
    <w:link w:val="OdsekzoznamuChar"/>
    <w:uiPriority w:val="34"/>
    <w:qFormat/>
    <w:rsid w:val="00D953E9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F849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84956"/>
    <w:rPr>
      <w:rFonts w:cs="Times New Roman"/>
    </w:rPr>
  </w:style>
  <w:style w:type="paragraph" w:styleId="Pta">
    <w:name w:val="footer"/>
    <w:basedOn w:val="Normlny"/>
    <w:link w:val="PtaChar"/>
    <w:uiPriority w:val="99"/>
    <w:unhideWhenUsed/>
    <w:rsid w:val="00F849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84956"/>
    <w:rPr>
      <w:rFonts w:cs="Times New Roman"/>
    </w:rPr>
  </w:style>
  <w:style w:type="character" w:styleId="Zstupntext">
    <w:name w:val="Placeholder Text"/>
    <w:basedOn w:val="Predvolenpsmoodseku"/>
    <w:uiPriority w:val="99"/>
    <w:semiHidden/>
    <w:rsid w:val="00E872ED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872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872ED"/>
    <w:rPr>
      <w:rFonts w:ascii="Segoe UI" w:hAnsi="Segoe UI" w:cs="Segoe UI"/>
      <w:sz w:val="18"/>
      <w:szCs w:val="18"/>
    </w:rPr>
  </w:style>
  <w:style w:type="character" w:styleId="Odkaznakomentr">
    <w:name w:val="annotation reference"/>
    <w:basedOn w:val="Predvolenpsmoodseku"/>
    <w:uiPriority w:val="99"/>
    <w:semiHidden/>
    <w:unhideWhenUsed/>
    <w:rsid w:val="009A62C4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9A62C4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9A62C4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A62C4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A62C4"/>
    <w:rPr>
      <w:rFonts w:cs="Times New Roman"/>
      <w:b/>
      <w:bCs/>
      <w:sz w:val="20"/>
      <w:szCs w:val="20"/>
    </w:rPr>
  </w:style>
  <w:style w:type="character" w:customStyle="1" w:styleId="OdsekzoznamuChar">
    <w:name w:val="Odsek zoznamu Char"/>
    <w:aliases w:val="body Char,Odsek zoznamu2 Char,Farebný zoznam – zvýraznenie 11 Char,List Paragraph Char,Lettre d'introduction Char,Paragrafo elenco Char,1st level - Bullet List Paragraph Char,Odsek zoznamu1 Char,Odsek zoznamu21 Char,Odstavec_muj Char"/>
    <w:link w:val="Odsekzoznamu"/>
    <w:uiPriority w:val="34"/>
    <w:qFormat/>
    <w:locked/>
    <w:rsid w:val="00E01F4A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6888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88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3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A3FF30C-46ED-46A4-B4DF-E5A587D23651}"/>
      </w:docPartPr>
      <w:docPartBody>
        <w:p w:rsidR="003D7656" w:rsidRDefault="00516E62">
          <w:r w:rsidRPr="00907692">
            <w:rPr>
              <w:rStyle w:val="Zstupntext"/>
            </w:rPr>
            <w:t>Kliknite alebo ťuknite a zadajte dátum.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16E62"/>
    <w:rsid w:val="000C7919"/>
    <w:rsid w:val="003D7656"/>
    <w:rsid w:val="00516E62"/>
    <w:rsid w:val="009D10E1"/>
    <w:rsid w:val="00A301D9"/>
    <w:rsid w:val="00B30EB8"/>
    <w:rsid w:val="00BA4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516E6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3F3C86-E5AA-4432-8D2A-42D64270C0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PPA</Company>
  <LinksUpToDate>false</LinksUpToDate>
  <CharactersWithSpaces>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Vacíková Jana</dc:creator>
  <cp:lastModifiedBy>Vacíková Jana</cp:lastModifiedBy>
  <cp:revision>2</cp:revision>
  <dcterms:created xsi:type="dcterms:W3CDTF">2025-03-25T16:18:00Z</dcterms:created>
  <dcterms:modified xsi:type="dcterms:W3CDTF">2025-03-25T16:18:00Z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1,2,3</vt:lpwstr>
  </property>
  <property fmtid="{D5CDD505-2E9C-101B-9397-08002B2CF9AE}" pid="3" name="ClassificationContentMarkingFooterFontProps">
    <vt:lpwstr>#008000,11,Calibri</vt:lpwstr>
  </property>
  <property fmtid="{D5CDD505-2E9C-101B-9397-08002B2CF9AE}" pid="4" name="ClassificationContentMarkingFooterText">
    <vt:lpwstr>    INTERNÉ</vt:lpwstr>
  </property>
  <property fmtid="{D5CDD505-2E9C-101B-9397-08002B2CF9AE}" pid="5" name="MSIP_Label_54743a8a-75f7-4ac9-9741-a35bd0337f21_Enabled">
    <vt:lpwstr>true</vt:lpwstr>
  </property>
  <property fmtid="{D5CDD505-2E9C-101B-9397-08002B2CF9AE}" pid="6" name="MSIP_Label_54743a8a-75f7-4ac9-9741-a35bd0337f21_SetDate">
    <vt:lpwstr>2024-12-18T14:48:47Z</vt:lpwstr>
  </property>
  <property fmtid="{D5CDD505-2E9C-101B-9397-08002B2CF9AE}" pid="7" name="MSIP_Label_54743a8a-75f7-4ac9-9741-a35bd0337f21_Method">
    <vt:lpwstr>Privileged</vt:lpwstr>
  </property>
  <property fmtid="{D5CDD505-2E9C-101B-9397-08002B2CF9AE}" pid="8" name="MSIP_Label_54743a8a-75f7-4ac9-9741-a35bd0337f21_Name">
    <vt:lpwstr>INTERNÉ</vt:lpwstr>
  </property>
  <property fmtid="{D5CDD505-2E9C-101B-9397-08002B2CF9AE}" pid="9" name="MSIP_Label_54743a8a-75f7-4ac9-9741-a35bd0337f21_SiteId">
    <vt:lpwstr>e0d54165-a303-4a6a-9954-68dfeb2b693d</vt:lpwstr>
  </property>
  <property fmtid="{D5CDD505-2E9C-101B-9397-08002B2CF9AE}" pid="10" name="MSIP_Label_54743a8a-75f7-4ac9-9741-a35bd0337f21_ActionId">
    <vt:lpwstr>b5a24d9e-3789-4a20-adf7-1f499197b2ff</vt:lpwstr>
  </property>
  <property fmtid="{D5CDD505-2E9C-101B-9397-08002B2CF9AE}" pid="11" name="MSIP_Label_54743a8a-75f7-4ac9-9741-a35bd0337f21_ContentBits">
    <vt:lpwstr>2</vt:lpwstr>
  </property>
</Properties>
</file>